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rFonts w:ascii="Baskerville" w:hAnsi="Baskerville"/>
          <w:kern w:val="1"/>
          <w:lang w:val="fr-FR"/>
          <w14:textOutline w14:w="12700" w14:cap="flat">
            <w14:noFill/>
            <w14:miter w14:lim="400000"/>
          </w14:textOutline>
        </w:rPr>
      </w:pPr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</w:pPr>
      <w:r>
        <w:rPr>
          <w:rStyle w:val="Aucun"/>
          <w:rFonts w:ascii="Baskerville" w:hAnsi="Baskerville"/>
          <w:kern w:val="1"/>
          <w:rtl w:val="0"/>
          <w:lang w:val="fr-FR"/>
        </w:rPr>
        <w:t>Martin Bruneau est n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 xml:space="preserve">é </w:t>
      </w:r>
      <w:r>
        <w:rPr>
          <w:rStyle w:val="Aucun"/>
          <w:rFonts w:ascii="Baskerville" w:hAnsi="Baskerville"/>
          <w:kern w:val="1"/>
          <w:rtl w:val="0"/>
          <w:lang w:val="fr-FR"/>
        </w:rPr>
        <w:t>au Canada</w:t>
      </w:r>
      <w:ins w:id="0" w:date="2021-03-22T15:04:25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t>.</w:t>
        </w:r>
      </w:ins>
      <w:del w:id="1" w:date="2021-03-22T15:04:24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,</w:delText>
        </w:r>
      </w:del>
      <w:r>
        <w:rPr>
          <w:rStyle w:val="Aucun"/>
          <w:rFonts w:ascii="Baskerville" w:hAnsi="Baskerville"/>
          <w:kern w:val="1"/>
          <w:rtl w:val="0"/>
          <w:lang w:val="fr-FR"/>
        </w:rPr>
        <w:t xml:space="preserve"> I</w:t>
      </w:r>
      <w:del w:id="2" w:date="2021-03-22T15:04:27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i</w:delText>
        </w:r>
      </w:del>
      <w:r>
        <w:rPr>
          <w:rStyle w:val="Aucun"/>
          <w:rFonts w:ascii="Baskerville" w:hAnsi="Baskerville"/>
          <w:kern w:val="1"/>
          <w:rtl w:val="0"/>
          <w:lang w:val="fr-FR"/>
        </w:rPr>
        <w:t>l vit d</w:t>
      </w:r>
      <w:r>
        <w:rPr>
          <w:rStyle w:val="Aucun"/>
          <w:rFonts w:ascii="Baskerville" w:hAnsi="Baskerville"/>
          <w:kern w:val="1"/>
          <w:rtl w:val="0"/>
          <w:lang w:val="fr-FR"/>
        </w:rPr>
        <w:t>epuis 1992 avec l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>’</w:t>
      </w:r>
      <w:r>
        <w:rPr>
          <w:rStyle w:val="Aucun"/>
          <w:rFonts w:ascii="Baskerville" w:hAnsi="Baskerville"/>
          <w:kern w:val="1"/>
          <w:rtl w:val="0"/>
          <w:lang w:val="fr-FR"/>
        </w:rPr>
        <w:t xml:space="preserve">artiste Isa Bordat 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 xml:space="preserve">à </w:t>
      </w:r>
      <w:r>
        <w:rPr>
          <w:rStyle w:val="Aucun"/>
          <w:rFonts w:ascii="Baskerville" w:hAnsi="Baskerville"/>
          <w:kern w:val="1"/>
          <w:rtl w:val="0"/>
          <w:lang w:val="fr-FR"/>
        </w:rPr>
        <w:t>Autun</w:t>
      </w:r>
      <w:r>
        <w:rPr>
          <w:rStyle w:val="Aucun"/>
          <w:rFonts w:ascii="Baskerville" w:hAnsi="Baskerville"/>
          <w:kern w:val="1"/>
          <w:rtl w:val="0"/>
          <w:lang w:val="fr-FR"/>
        </w:rPr>
        <w:t>,</w:t>
      </w:r>
      <w:r>
        <w:rPr>
          <w:rStyle w:val="Aucun"/>
          <w:rFonts w:ascii="Baskerville" w:hAnsi="Baskerville"/>
          <w:kern w:val="1"/>
          <w:rtl w:val="0"/>
          <w:lang w:val="fr-FR"/>
        </w:rPr>
        <w:t xml:space="preserve"> en Bourgogne</w:t>
      </w:r>
      <w:r>
        <w:rPr>
          <w:rStyle w:val="Aucun"/>
          <w:rFonts w:ascii="Baskerville" w:hAnsi="Baskerville"/>
          <w:kern w:val="1"/>
          <w:rtl w:val="0"/>
          <w:lang w:val="fr-FR"/>
        </w:rPr>
        <w:t>,</w:t>
      </w:r>
      <w:r>
        <w:rPr>
          <w:rStyle w:val="Aucun"/>
          <w:rFonts w:ascii="Baskerville" w:hAnsi="Baskerville"/>
          <w:kern w:val="1"/>
          <w:rtl w:val="0"/>
          <w:lang w:val="fr-FR"/>
        </w:rPr>
        <w:t xml:space="preserve"> o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 xml:space="preserve">ù </w:t>
      </w:r>
      <w:r>
        <w:rPr>
          <w:rStyle w:val="Aucun"/>
          <w:rFonts w:ascii="Baskerville" w:hAnsi="Baskerville"/>
          <w:kern w:val="1"/>
          <w:rtl w:val="0"/>
          <w:lang w:val="fr-FR"/>
        </w:rPr>
        <w:t xml:space="preserve">il a 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>é</w:t>
      </w:r>
      <w:r>
        <w:rPr>
          <w:rStyle w:val="Aucun"/>
          <w:rFonts w:ascii="Baskerville" w:hAnsi="Baskerville"/>
          <w:kern w:val="1"/>
          <w:rtl w:val="0"/>
          <w:lang w:val="fr-FR"/>
        </w:rPr>
        <w:t>tabli son atelier. Il expose r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>é</w:t>
      </w:r>
      <w:r>
        <w:rPr>
          <w:rStyle w:val="Aucun"/>
          <w:rFonts w:ascii="Baskerville" w:hAnsi="Baskerville"/>
          <w:kern w:val="1"/>
          <w:rtl w:val="0"/>
          <w:lang w:val="fr-FR"/>
        </w:rPr>
        <w:t>guli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>è</w:t>
      </w:r>
      <w:r>
        <w:rPr>
          <w:rStyle w:val="Aucun"/>
          <w:rFonts w:ascii="Baskerville" w:hAnsi="Baskerville"/>
          <w:kern w:val="1"/>
          <w:rtl w:val="0"/>
          <w:lang w:val="fr-FR"/>
        </w:rPr>
        <w:t xml:space="preserve">rement 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 xml:space="preserve">à </w:t>
      </w:r>
      <w:r>
        <w:rPr>
          <w:rStyle w:val="Aucun"/>
          <w:rFonts w:ascii="Baskerville" w:hAnsi="Baskerville"/>
          <w:kern w:val="1"/>
          <w:rtl w:val="0"/>
          <w:lang w:val="fr-FR"/>
        </w:rPr>
        <w:t xml:space="preserve">Paris 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 xml:space="preserve">à </w:t>
      </w:r>
      <w:r>
        <w:rPr>
          <w:rStyle w:val="Aucun"/>
          <w:rFonts w:ascii="Baskerville" w:hAnsi="Baskerville"/>
          <w:kern w:val="1"/>
          <w:rtl w:val="0"/>
          <w:lang w:val="fr-FR"/>
        </w:rPr>
        <w:t>la galerie Isabelle Gounod.</w:t>
      </w:r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3" w:date="2021-03-22T15:01:00Z" w:author="Martin Bruneau"/>
          <w:rStyle w:val="Aucun"/>
          <w:rFonts w:ascii="Baskerville" w:cs="Baskerville" w:hAnsi="Baskerville" w:eastAsia="Baskerville"/>
          <w:kern w:val="1"/>
        </w:rPr>
      </w:pPr>
      <w:r>
        <w:rPr>
          <w:rStyle w:val="Aucun"/>
          <w:rFonts w:ascii="Baskerville" w:hAnsi="Baskerville"/>
          <w:kern w:val="1"/>
          <w:rtl w:val="0"/>
          <w:lang w:val="fr-FR"/>
        </w:rPr>
        <w:t>Martin Bruneau n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>’</w:t>
      </w:r>
      <w:r>
        <w:rPr>
          <w:rStyle w:val="Aucun"/>
          <w:rFonts w:ascii="Baskerville" w:hAnsi="Baskerville"/>
          <w:kern w:val="1"/>
          <w:rtl w:val="0"/>
          <w:lang w:val="fr-FR"/>
        </w:rPr>
        <w:t>a jamais cess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 xml:space="preserve">é </w:t>
      </w:r>
      <w:r>
        <w:rPr>
          <w:rStyle w:val="Aucun"/>
          <w:rFonts w:ascii="Baskerville" w:hAnsi="Baskerville"/>
          <w:kern w:val="1"/>
          <w:rtl w:val="0"/>
          <w:lang w:val="fr-FR"/>
        </w:rPr>
        <w:t xml:space="preserve">de questionner le sens de la peinture, notamment 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 xml:space="preserve">à </w:t>
      </w:r>
      <w:r>
        <w:rPr>
          <w:rStyle w:val="Aucun"/>
          <w:rFonts w:ascii="Baskerville" w:hAnsi="Baskerville"/>
          <w:kern w:val="1"/>
          <w:rtl w:val="0"/>
          <w:lang w:val="fr-FR"/>
        </w:rPr>
        <w:t>travers l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>’</w:t>
      </w:r>
      <w:r>
        <w:rPr>
          <w:rStyle w:val="Aucun"/>
          <w:rFonts w:ascii="Baskerville" w:hAnsi="Baskerville"/>
          <w:kern w:val="1"/>
          <w:rtl w:val="0"/>
          <w:lang w:val="fr-FR"/>
        </w:rPr>
        <w:t>appropriation iconographique. D</w:t>
      </w:r>
      <w:r>
        <w:rPr>
          <w:rStyle w:val="Aucun"/>
          <w:rFonts w:ascii="Baskerville" w:hAnsi="Baskerville"/>
          <w:kern w:val="1"/>
          <w:rtl w:val="0"/>
          <w:lang w:val="fr-FR"/>
        </w:rPr>
        <w:t>e</w:t>
      </w:r>
      <w:r>
        <w:rPr>
          <w:rStyle w:val="Aucun"/>
          <w:rFonts w:ascii="Baskerville" w:hAnsi="Baskerville"/>
          <w:kern w:val="1"/>
          <w:rtl w:val="0"/>
          <w:lang w:val="fr-FR"/>
        </w:rPr>
        <w:t xml:space="preserve">puis ses 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>é</w:t>
      </w:r>
      <w:r>
        <w:rPr>
          <w:rStyle w:val="Aucun"/>
          <w:rFonts w:ascii="Baskerville" w:hAnsi="Baskerville"/>
          <w:kern w:val="1"/>
          <w:rtl w:val="0"/>
          <w:lang w:val="fr-FR"/>
        </w:rPr>
        <w:t>tudes, il reste fid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>è</w:t>
      </w:r>
      <w:r>
        <w:rPr>
          <w:rStyle w:val="Aucun"/>
          <w:rFonts w:ascii="Baskerville" w:hAnsi="Baskerville"/>
          <w:kern w:val="1"/>
          <w:rtl w:val="0"/>
          <w:lang w:val="fr-FR"/>
        </w:rPr>
        <w:t xml:space="preserve">le au parti-pris de toujours revenir 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 xml:space="preserve">à </w:t>
      </w:r>
      <w:r>
        <w:rPr>
          <w:rStyle w:val="Aucun"/>
          <w:rFonts w:ascii="Baskerville" w:hAnsi="Baskerville"/>
          <w:kern w:val="1"/>
          <w:rtl w:val="0"/>
          <w:lang w:val="fr-FR"/>
        </w:rPr>
        <w:t xml:space="preserve">la peinture comme 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>« </w:t>
      </w:r>
      <w:r>
        <w:rPr>
          <w:rStyle w:val="Aucun"/>
          <w:rFonts w:ascii="Baskerville" w:hAnsi="Baskerville"/>
          <w:kern w:val="1"/>
          <w:rtl w:val="0"/>
          <w:lang w:val="fr-FR"/>
        </w:rPr>
        <w:t>medium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 xml:space="preserve"> » </w:t>
      </w:r>
      <w:r>
        <w:rPr>
          <w:rStyle w:val="Aucun"/>
          <w:rFonts w:ascii="Baskerville" w:hAnsi="Baskerville"/>
          <w:kern w:val="1"/>
          <w:rtl w:val="0"/>
          <w:lang w:val="fr-FR"/>
        </w:rPr>
        <w:t>pour d</w:t>
      </w:r>
      <w:r>
        <w:rPr>
          <w:rStyle w:val="Aucun"/>
          <w:rFonts w:ascii="Baskerville" w:hAnsi="Baskerville" w:hint="default"/>
          <w:kern w:val="1"/>
          <w:rtl w:val="0"/>
          <w:lang w:val="fr-FR"/>
        </w:rPr>
        <w:t>é</w:t>
      </w:r>
      <w:r>
        <w:rPr>
          <w:rStyle w:val="Aucun"/>
          <w:rFonts w:ascii="Baskerville" w:hAnsi="Baskerville"/>
          <w:kern w:val="1"/>
          <w:rtl w:val="0"/>
          <w:lang w:val="fr-FR"/>
        </w:rPr>
        <w:t>couvrir et comprendre le monde.</w:t>
      </w:r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4" w:date="2021-03-22T15:01:00Z" w:author="Martin Bruneau"/>
          <w:rStyle w:val="Aucun"/>
          <w:rFonts w:ascii="Baskerville" w:cs="Baskerville" w:hAnsi="Baskerville" w:eastAsia="Baskerville"/>
          <w:kern w:val="1"/>
        </w:rPr>
      </w:pPr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5" w:date="2021-03-22T15:01:00Z" w:author="Martin Bruneau"/>
          <w:rStyle w:val="Aucun"/>
          <w:rFonts w:ascii="Baskerville" w:cs="Baskerville" w:hAnsi="Baskerville" w:eastAsia="Baskerville"/>
          <w:kern w:val="1"/>
        </w:rPr>
      </w:pPr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6" w:date="2021-03-22T15:05:14Z" w:author="Martin Bruneau"/>
          <w:rStyle w:val="Aucun"/>
          <w:rFonts w:ascii="Baskerville" w:cs="Baskerville" w:hAnsi="Baskerville" w:eastAsia="Baskerville"/>
          <w:kern w:val="1"/>
        </w:rPr>
      </w:pPr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7" w:date="2021-03-22T15:05:14Z" w:author="Martin Bruneau"/>
          <w:rStyle w:val="Aucun"/>
          <w:rFonts w:ascii="Baskerville" w:cs="Baskerville" w:hAnsi="Baskerville" w:eastAsia="Baskerville"/>
          <w:kern w:val="1"/>
        </w:rPr>
      </w:pPr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8" w:date="2021-03-22T15:05:14Z" w:author="Martin Bruneau"/>
          <w:rStyle w:val="Aucun"/>
          <w:rFonts w:ascii="Baskerville" w:cs="Baskerville" w:hAnsi="Baskerville" w:eastAsia="Baskerville"/>
          <w:kern w:val="1"/>
        </w:rPr>
      </w:pPr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9" w:date="2021-03-22T15:05:13Z" w:author="Martin Bruneau"/>
          <w:rStyle w:val="Aucun"/>
          <w:rFonts w:ascii="Baskerville" w:cs="Baskerville" w:hAnsi="Baskerville" w:eastAsia="Baskerville"/>
          <w:kern w:val="1"/>
        </w:rPr>
      </w:pPr>
      <w:del w:id="10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D</w:delText>
        </w:r>
      </w:del>
      <w:del w:id="11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è</w:delText>
        </w:r>
      </w:del>
      <w:del w:id="12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s sa premi</w:delText>
        </w:r>
      </w:del>
      <w:del w:id="13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è</w:delText>
        </w:r>
      </w:del>
      <w:del w:id="14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re s</w:delText>
        </w:r>
      </w:del>
      <w:del w:id="15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6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rie, il revisite des totems (culture Ha</w:delText>
        </w:r>
      </w:del>
      <w:del w:id="17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ï</w:delText>
        </w:r>
      </w:del>
      <w:del w:id="18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das) dans une facture proche de</w:delText>
        </w:r>
      </w:del>
      <w:del w:id="19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 </w:delText>
        </w:r>
      </w:del>
      <w:del w:id="20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l</w:delText>
        </w:r>
      </w:del>
      <w:del w:id="21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22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abstraction expressionniste am</w:delText>
        </w:r>
      </w:del>
      <w:del w:id="23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24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ricaine (</w:delText>
        </w:r>
      </w:del>
      <w:del w:id="25" w:date="2021-03-22T15:05:13Z" w:author="Martin Bruneau">
        <w:r>
          <w:rPr>
            <w:rStyle w:val="Aucun"/>
            <w:rFonts w:ascii="Baskerville" w:hAnsi="Baskerville"/>
            <w:i w:val="1"/>
            <w:iCs w:val="1"/>
            <w:kern w:val="1"/>
            <w:rtl w:val="0"/>
            <w:lang w:val="fr-FR"/>
          </w:rPr>
          <w:delText>Totem</w:delText>
        </w:r>
      </w:del>
      <w:del w:id="26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, galerie Z</w:delText>
        </w:r>
      </w:del>
      <w:del w:id="27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ü</w:delText>
        </w:r>
      </w:del>
      <w:del w:id="28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rcher, 1995</w:delText>
        </w:r>
      </w:del>
      <w:del w:id="29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). </w:delText>
        </w:r>
      </w:del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30" w:date="2021-03-22T15:05:13Z" w:author="Martin Bruneau"/>
        </w:rPr>
      </w:pPr>
      <w:del w:id="31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Le portrait est chez lui un th</w:delText>
        </w:r>
      </w:del>
      <w:del w:id="32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è</w:delText>
        </w:r>
      </w:del>
      <w:del w:id="33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me r</w:delText>
        </w:r>
      </w:del>
      <w:del w:id="34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35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current</w:delText>
        </w:r>
      </w:del>
      <w:del w:id="36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.</w:delText>
        </w:r>
      </w:del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37" w:date="2021-03-22T15:05:13Z" w:author="Martin Bruneau"/>
          <w:rFonts w:ascii="Baskerville" w:cs="Baskerville" w:hAnsi="Baskerville" w:eastAsia="Baskerville"/>
          <w:kern w:val="1"/>
        </w:rPr>
      </w:pPr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ind w:left="720" w:firstLine="0"/>
        <w:rPr>
          <w:del w:id="38" w:date="2021-03-22T15:05:13Z" w:author="Martin Bruneau"/>
          <w:rStyle w:val="Aucun"/>
          <w:rFonts w:ascii="Baskerville" w:cs="Baskerville" w:hAnsi="Baskerville" w:eastAsia="Baskerville"/>
          <w:kern w:val="1"/>
        </w:rPr>
      </w:pPr>
      <w:del w:id="39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Le portrait induit en effet de nombreuses r</w:delText>
        </w:r>
      </w:del>
      <w:del w:id="40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41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flexions sur la notion d</w:delText>
        </w:r>
      </w:del>
      <w:del w:id="42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43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identit</w:delText>
        </w:r>
      </w:del>
      <w:del w:id="44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45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. Identit</w:delText>
        </w:r>
      </w:del>
      <w:del w:id="46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é </w:delText>
        </w:r>
      </w:del>
      <w:del w:id="47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au mod</w:delText>
        </w:r>
      </w:del>
      <w:del w:id="48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è</w:delText>
        </w:r>
      </w:del>
      <w:del w:id="49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le, suivant l</w:delText>
        </w:r>
      </w:del>
      <w:del w:id="50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51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injonction de ressemblance. Identit</w:delText>
        </w:r>
      </w:del>
      <w:del w:id="52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é </w:delText>
        </w:r>
      </w:del>
      <w:del w:id="53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du sujet, dont la caract</w:delText>
        </w:r>
      </w:del>
      <w:del w:id="54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55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risation s</w:delText>
        </w:r>
      </w:del>
      <w:del w:id="56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57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accorde au singulier. Identit</w:delText>
        </w:r>
      </w:del>
      <w:del w:id="58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é </w:delText>
        </w:r>
      </w:del>
      <w:del w:id="59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de la peinture elle-m</w:delText>
        </w:r>
      </w:del>
      <w:del w:id="60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ê</w:delText>
        </w:r>
      </w:del>
      <w:del w:id="61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me enfin, qui sait se faire oublier pour simuler la vie et dont la naissance aurait pr</w:delText>
        </w:r>
      </w:del>
      <w:del w:id="62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63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cis</w:delText>
        </w:r>
      </w:del>
      <w:del w:id="64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65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ment partie li</w:delText>
        </w:r>
      </w:del>
      <w:del w:id="66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67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e avec l</w:delText>
        </w:r>
      </w:del>
      <w:del w:id="68" w:date="2021-03-22T15:05:13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69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invention du portrait. </w:delText>
        </w:r>
      </w:del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ind w:left="720" w:firstLine="0"/>
        <w:rPr>
          <w:del w:id="70" w:date="2021-03-22T15:05:13Z" w:author="Martin Bruneau"/>
          <w:rStyle w:val="Aucun"/>
          <w:rFonts w:ascii="Baskerville" w:cs="Baskerville" w:hAnsi="Baskerville" w:eastAsia="Baskerville"/>
          <w:kern w:val="1"/>
        </w:rPr>
      </w:pPr>
      <w:del w:id="71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Thibault Bissirier, 2019, exposition </w:delText>
        </w:r>
      </w:del>
      <w:del w:id="72" w:date="2021-03-22T15:05:13Z" w:author="Martin Bruneau">
        <w:r>
          <w:rPr>
            <w:rStyle w:val="Aucun"/>
            <w:rFonts w:ascii="Baskerville" w:hAnsi="Baskerville"/>
            <w:i w:val="1"/>
            <w:iCs w:val="1"/>
            <w:kern w:val="1"/>
            <w:rtl w:val="0"/>
            <w:lang w:val="fr-FR"/>
          </w:rPr>
          <w:delText>La Fable de Butad</w:delText>
        </w:r>
      </w:del>
      <w:del w:id="73" w:date="2021-03-22T15:05:13Z" w:author="Martin Bruneau">
        <w:r>
          <w:rPr>
            <w:rStyle w:val="Aucun"/>
            <w:rFonts w:ascii="Baskerville" w:hAnsi="Baskerville" w:hint="default"/>
            <w:i w:val="1"/>
            <w:iCs w:val="1"/>
            <w:kern w:val="1"/>
            <w:rtl w:val="0"/>
            <w:lang w:val="fr-FR"/>
          </w:rPr>
          <w:delText>è</w:delText>
        </w:r>
      </w:del>
      <w:del w:id="74" w:date="2021-03-22T15:05:13Z" w:author="Martin Bruneau">
        <w:r>
          <w:rPr>
            <w:rStyle w:val="Aucun"/>
            <w:rFonts w:ascii="Baskerville" w:hAnsi="Baskerville"/>
            <w:i w:val="1"/>
            <w:iCs w:val="1"/>
            <w:kern w:val="1"/>
            <w:rtl w:val="0"/>
            <w:lang w:val="fr-FR"/>
          </w:rPr>
          <w:delText>s,</w:delText>
        </w:r>
      </w:del>
      <w:del w:id="75" w:date="2021-03-22T15:05:13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 Galerie Isabelle Gounod</w:delText>
        </w:r>
      </w:del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76" w:date="2021-03-22T15:05:13Z" w:author="Martin Bruneau"/>
          <w:rFonts w:ascii="Baskerville" w:cs="Baskerville" w:hAnsi="Baskerville" w:eastAsia="Baskerville"/>
          <w:kern w:val="1"/>
        </w:rPr>
      </w:pPr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77" w:date="2021-03-22T15:05:11Z" w:author="Martin Bruneau"/>
        </w:rPr>
      </w:pPr>
      <w:del w:id="78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Le sujet peut l</w:delText>
        </w:r>
      </w:del>
      <w:del w:id="79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80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emporter sur la facture afin de mettre en avant ses pr</w:delText>
        </w:r>
      </w:del>
      <w:del w:id="81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82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occupations sociales. Dans l</w:delText>
        </w:r>
      </w:del>
      <w:del w:id="83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84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installation r</w:delText>
        </w:r>
      </w:del>
      <w:del w:id="85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86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alis</w:delText>
        </w:r>
      </w:del>
      <w:del w:id="87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88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e au ch</w:delText>
        </w:r>
      </w:del>
      <w:del w:id="89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â</w:delText>
        </w:r>
      </w:del>
      <w:del w:id="90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teau de Saint-Ouen (</w:delText>
        </w:r>
      </w:del>
      <w:del w:id="91" w:date="2021-03-22T15:05:11Z" w:author="Martin Bruneau">
        <w:r>
          <w:rPr>
            <w:rStyle w:val="Aucun"/>
            <w:rFonts w:ascii="Baskerville" w:hAnsi="Baskerville"/>
            <w:i w:val="1"/>
            <w:iCs w:val="1"/>
            <w:kern w:val="1"/>
            <w:rtl w:val="0"/>
            <w:lang w:val="fr-FR"/>
          </w:rPr>
          <w:delText>Tea for the Tillerman</w:delText>
        </w:r>
      </w:del>
      <w:del w:id="92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, , 2012), des tableaux d</w:delText>
        </w:r>
      </w:del>
      <w:del w:id="93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94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enfants pris dans la tourmente d</w:delText>
        </w:r>
      </w:del>
      <w:del w:id="95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96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une guerre civile font </w:delText>
        </w:r>
      </w:del>
      <w:del w:id="97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98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cho au ch</w:delText>
        </w:r>
      </w:del>
      <w:del w:id="99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â</w:delText>
        </w:r>
      </w:del>
      <w:del w:id="100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teau construit au lendemain de la r</w:delText>
        </w:r>
      </w:del>
      <w:del w:id="101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02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volution. </w:delText>
        </w:r>
      </w:del>
      <w:del w:id="103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À </w:delText>
        </w:r>
      </w:del>
      <w:del w:id="104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d</w:delText>
        </w:r>
      </w:del>
      <w:del w:id="105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106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autres moments, un geste plus libre et la couleur actualisent le sujet d</w:delText>
        </w:r>
      </w:del>
      <w:del w:id="107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108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une </w:delText>
        </w:r>
      </w:del>
      <w:del w:id="109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œ</w:delText>
        </w:r>
      </w:del>
      <w:del w:id="110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uvre connue afin de r</w:delText>
        </w:r>
      </w:del>
      <w:del w:id="111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12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v</w:delText>
        </w:r>
      </w:del>
      <w:del w:id="113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14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ler la persistance de situations difficiles (</w:delText>
        </w:r>
      </w:del>
      <w:del w:id="115" w:date="2021-03-22T15:05:11Z" w:author="Martin Bruneau">
        <w:r>
          <w:rPr>
            <w:rStyle w:val="Aucun"/>
            <w:rFonts w:ascii="Baskerville" w:hAnsi="Baskerville"/>
            <w:i w:val="1"/>
            <w:iCs w:val="1"/>
            <w:kern w:val="1"/>
            <w:rtl w:val="0"/>
            <w:lang w:val="fr-FR"/>
          </w:rPr>
          <w:delText>Fragments</w:delText>
        </w:r>
      </w:del>
      <w:del w:id="116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, Galerie Isabelle Gounod, Mus</w:delText>
        </w:r>
      </w:del>
      <w:del w:id="117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18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e Arp, 2014 - 2015). </w:delText>
        </w:r>
      </w:del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119" w:date="2021-03-22T15:05:11Z" w:author="Martin Bruneau"/>
          <w:rStyle w:val="Aucun"/>
          <w:rFonts w:ascii="Baskerville" w:cs="Baskerville" w:hAnsi="Baskerville" w:eastAsia="Baskerville"/>
          <w:kern w:val="1"/>
        </w:rPr>
      </w:pPr>
      <w:del w:id="120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D</w:delText>
        </w:r>
      </w:del>
      <w:del w:id="121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è</w:delText>
        </w:r>
      </w:del>
      <w:del w:id="122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s sa premi</w:delText>
        </w:r>
      </w:del>
      <w:del w:id="123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è</w:delText>
        </w:r>
      </w:del>
      <w:del w:id="124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re s</w:delText>
        </w:r>
      </w:del>
      <w:del w:id="125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26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rie, il revisite des totems (culture Ha</w:delText>
        </w:r>
      </w:del>
      <w:del w:id="127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ï</w:delText>
        </w:r>
      </w:del>
      <w:del w:id="128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das) dans une facture proche de</w:delText>
        </w:r>
      </w:del>
      <w:del w:id="129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 </w:delText>
        </w:r>
      </w:del>
      <w:del w:id="130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l</w:delText>
        </w:r>
      </w:del>
      <w:del w:id="131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132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abstraction expressionniste am</w:delText>
        </w:r>
      </w:del>
      <w:del w:id="133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34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ricaine (</w:delText>
        </w:r>
      </w:del>
      <w:del w:id="135" w:date="2021-03-22T15:05:11Z" w:author="Martin Bruneau">
        <w:r>
          <w:rPr>
            <w:rStyle w:val="Aucun"/>
            <w:rFonts w:ascii="Baskerville" w:hAnsi="Baskerville"/>
            <w:i w:val="1"/>
            <w:iCs w:val="1"/>
            <w:kern w:val="1"/>
            <w:rtl w:val="0"/>
            <w:lang w:val="fr-FR"/>
          </w:rPr>
          <w:delText>Totem</w:delText>
        </w:r>
      </w:del>
      <w:del w:id="136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, galerie Z</w:delText>
        </w:r>
      </w:del>
      <w:del w:id="137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ü</w:delText>
        </w:r>
      </w:del>
      <w:del w:id="138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rcher, 1995</w:delText>
        </w:r>
      </w:del>
      <w:del w:id="139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). </w:delText>
        </w:r>
      </w:del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140" w:date="2021-03-22T15:05:11Z" w:author="Martin Bruneau"/>
          <w:rStyle w:val="Aucun"/>
          <w:rFonts w:ascii="Baskerville" w:cs="Baskerville" w:hAnsi="Baskerville" w:eastAsia="Baskerville"/>
          <w:kern w:val="1"/>
        </w:rPr>
      </w:pPr>
      <w:del w:id="141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D</w:delText>
        </w:r>
      </w:del>
      <w:del w:id="142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e</w:delText>
        </w:r>
      </w:del>
      <w:del w:id="143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puis ses </w:delText>
        </w:r>
      </w:del>
      <w:del w:id="144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45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tudes, il reste fid</w:delText>
        </w:r>
      </w:del>
      <w:del w:id="146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è</w:delText>
        </w:r>
      </w:del>
      <w:del w:id="147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le au parti-pris de toujours revenir </w:delText>
        </w:r>
      </w:del>
      <w:del w:id="148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à </w:delText>
        </w:r>
      </w:del>
      <w:del w:id="149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la peinture comme </w:delText>
        </w:r>
      </w:del>
      <w:del w:id="150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« </w:delText>
        </w:r>
      </w:del>
      <w:del w:id="151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medium</w:delText>
        </w:r>
      </w:del>
      <w:del w:id="152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 » </w:delText>
        </w:r>
      </w:del>
      <w:del w:id="153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pour d</w:delText>
        </w:r>
      </w:del>
      <w:del w:id="154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55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couvrir et comprendre le monde. </w:delText>
        </w:r>
      </w:del>
      <w:del w:id="156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Martin Bruneau vit d</w:delText>
        </w:r>
      </w:del>
      <w:del w:id="157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epuis 1992 avec l</w:delText>
        </w:r>
      </w:del>
      <w:del w:id="158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159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artiste Isa Bordat </w:delText>
        </w:r>
      </w:del>
      <w:del w:id="160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à </w:delText>
        </w:r>
      </w:del>
      <w:del w:id="161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Autun</w:delText>
        </w:r>
      </w:del>
      <w:del w:id="162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,</w:delText>
        </w:r>
      </w:del>
      <w:del w:id="163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 en Bourgogne</w:delText>
        </w:r>
      </w:del>
      <w:del w:id="164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,</w:delText>
        </w:r>
      </w:del>
      <w:del w:id="165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 o</w:delText>
        </w:r>
      </w:del>
      <w:del w:id="166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ù </w:delText>
        </w:r>
      </w:del>
      <w:del w:id="167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il a </w:delText>
        </w:r>
      </w:del>
      <w:del w:id="168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69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tabli son atelier. Il expose r</w:delText>
        </w:r>
      </w:del>
      <w:del w:id="170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71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guli</w:delText>
        </w:r>
      </w:del>
      <w:del w:id="172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è</w:delText>
        </w:r>
      </w:del>
      <w:del w:id="173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rement </w:delText>
        </w:r>
      </w:del>
      <w:del w:id="174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à </w:delText>
        </w:r>
      </w:del>
      <w:del w:id="175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Paris </w:delText>
        </w:r>
      </w:del>
      <w:del w:id="176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à </w:delText>
        </w:r>
      </w:del>
      <w:del w:id="177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la galerie Isabelle Gounod.</w:delText>
        </w:r>
      </w:del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178" w:date="2021-03-22T15:05:11Z" w:author="Martin Bruneau"/>
        </w:rPr>
      </w:pPr>
      <w:del w:id="179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Le portrait est chez lui un th</w:delText>
        </w:r>
      </w:del>
      <w:del w:id="180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è</w:delText>
        </w:r>
      </w:del>
      <w:del w:id="181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me r</w:delText>
        </w:r>
      </w:del>
      <w:del w:id="182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83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current</w:delText>
        </w:r>
      </w:del>
      <w:del w:id="184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.</w:delText>
        </w:r>
      </w:del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rPr>
          <w:del w:id="185" w:date="2021-03-22T15:05:11Z" w:author="Martin Bruneau"/>
          <w:rFonts w:ascii="Baskerville" w:cs="Baskerville" w:hAnsi="Baskerville" w:eastAsia="Baskerville"/>
          <w:kern w:val="1"/>
        </w:rPr>
      </w:pPr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ind w:left="720" w:firstLine="0"/>
        <w:rPr>
          <w:del w:id="186" w:date="2021-03-22T15:05:11Z" w:author="Martin Bruneau"/>
          <w:rStyle w:val="Aucun"/>
          <w:rFonts w:ascii="Baskerville" w:cs="Baskerville" w:hAnsi="Baskerville" w:eastAsia="Baskerville"/>
          <w:kern w:val="1"/>
        </w:rPr>
      </w:pPr>
      <w:del w:id="187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Le portrait induit en effet de nombreuses r</w:delText>
        </w:r>
      </w:del>
      <w:del w:id="188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89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flexions sur la notion d</w:delText>
        </w:r>
      </w:del>
      <w:del w:id="190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191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identit</w:delText>
        </w:r>
      </w:del>
      <w:del w:id="192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193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. Identit</w:delText>
        </w:r>
      </w:del>
      <w:del w:id="194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é </w:delText>
        </w:r>
      </w:del>
      <w:del w:id="195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au mod</w:delText>
        </w:r>
      </w:del>
      <w:del w:id="196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è</w:delText>
        </w:r>
      </w:del>
      <w:del w:id="197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le, suivant l</w:delText>
        </w:r>
      </w:del>
      <w:del w:id="198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199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injonction de ressemblance. Identit</w:delText>
        </w:r>
      </w:del>
      <w:del w:id="200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é </w:delText>
        </w:r>
      </w:del>
      <w:del w:id="201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du sujet, dont la caract</w:delText>
        </w:r>
      </w:del>
      <w:del w:id="202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203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risation s</w:delText>
        </w:r>
      </w:del>
      <w:del w:id="204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205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accorde au singulier. Identit</w:delText>
        </w:r>
      </w:del>
      <w:del w:id="206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 xml:space="preserve">é </w:delText>
        </w:r>
      </w:del>
      <w:del w:id="207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de la peinture elle-m</w:delText>
        </w:r>
      </w:del>
      <w:del w:id="208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ê</w:delText>
        </w:r>
      </w:del>
      <w:del w:id="209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me enfin, qui sait se faire oublier pour simuler la vie et dont la naissance aurait pr</w:delText>
        </w:r>
      </w:del>
      <w:del w:id="210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211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cis</w:delText>
        </w:r>
      </w:del>
      <w:del w:id="212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213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ment partie li</w:delText>
        </w:r>
      </w:del>
      <w:del w:id="214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é</w:delText>
        </w:r>
      </w:del>
      <w:del w:id="215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>e avec l</w:delText>
        </w:r>
      </w:del>
      <w:del w:id="216" w:date="2021-03-22T15:05:11Z" w:author="Martin Bruneau">
        <w:r>
          <w:rPr>
            <w:rStyle w:val="Aucun"/>
            <w:rFonts w:ascii="Baskerville" w:hAnsi="Baskerville" w:hint="default"/>
            <w:kern w:val="1"/>
            <w:rtl w:val="0"/>
            <w:lang w:val="fr-FR"/>
          </w:rPr>
          <w:delText>’</w:delText>
        </w:r>
      </w:del>
      <w:del w:id="217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invention du portrait. </w:delText>
        </w:r>
      </w:del>
    </w:p>
    <w:p>
      <w:pPr>
        <w:pStyle w:val="Corps 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1"/>
        <w:ind w:left="720" w:firstLine="0"/>
      </w:pPr>
      <w:del w:id="218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Thibault Bissirier, 2019, exposition </w:delText>
        </w:r>
      </w:del>
      <w:del w:id="219" w:date="2021-03-22T15:05:11Z" w:author="Martin Bruneau">
        <w:r>
          <w:rPr>
            <w:rStyle w:val="Aucun"/>
            <w:rFonts w:ascii="Baskerville" w:hAnsi="Baskerville"/>
            <w:i w:val="1"/>
            <w:iCs w:val="1"/>
            <w:kern w:val="1"/>
            <w:rtl w:val="0"/>
            <w:lang w:val="fr-FR"/>
          </w:rPr>
          <w:delText>La Fable de Butad</w:delText>
        </w:r>
      </w:del>
      <w:del w:id="220" w:date="2021-03-22T15:05:11Z" w:author="Martin Bruneau">
        <w:r>
          <w:rPr>
            <w:rStyle w:val="Aucun"/>
            <w:rFonts w:ascii="Baskerville" w:hAnsi="Baskerville" w:hint="default"/>
            <w:i w:val="1"/>
            <w:iCs w:val="1"/>
            <w:kern w:val="1"/>
            <w:rtl w:val="0"/>
            <w:lang w:val="fr-FR"/>
          </w:rPr>
          <w:delText>è</w:delText>
        </w:r>
      </w:del>
      <w:del w:id="221" w:date="2021-03-22T15:05:11Z" w:author="Martin Bruneau">
        <w:r>
          <w:rPr>
            <w:rStyle w:val="Aucun"/>
            <w:rFonts w:ascii="Baskerville" w:hAnsi="Baskerville"/>
            <w:i w:val="1"/>
            <w:iCs w:val="1"/>
            <w:kern w:val="1"/>
            <w:rtl w:val="0"/>
            <w:lang w:val="fr-FR"/>
          </w:rPr>
          <w:delText>s,</w:delText>
        </w:r>
      </w:del>
      <w:del w:id="222" w:date="2021-03-22T15:05:11Z" w:author="Martin Bruneau">
        <w:r>
          <w:rPr>
            <w:rStyle w:val="Aucun"/>
            <w:rFonts w:ascii="Baskerville" w:hAnsi="Baskerville"/>
            <w:kern w:val="1"/>
            <w:rtl w:val="0"/>
            <w:lang w:val="fr-FR"/>
          </w:rPr>
          <w:delText xml:space="preserve"> Galerie Isabelle Gounod</w:delText>
        </w:r>
      </w:del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Baskervill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0" w:formatting="0"/>
  <w:trackRevisions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 A">
    <w:name w:val="Corps A"/>
    <w:next w:val="Corps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